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04A" w:rsidRPr="00166E30" w:rsidRDefault="00C1604A" w:rsidP="00C1604A">
      <w:pPr>
        <w:spacing w:after="0" w:line="240" w:lineRule="atLeast"/>
        <w:jc w:val="center"/>
        <w:rPr>
          <w:rFonts w:asciiTheme="minorHAnsi" w:hAnsiTheme="minorHAnsi" w:cstheme="minorHAnsi"/>
          <w:b/>
          <w:smallCaps/>
          <w:sz w:val="28"/>
          <w:szCs w:val="28"/>
          <w:lang w:val="es-MX"/>
        </w:rPr>
      </w:pPr>
      <w:r w:rsidRPr="00166E30">
        <w:rPr>
          <w:rFonts w:asciiTheme="minorHAnsi" w:hAnsiTheme="minorHAnsi" w:cstheme="minorHAnsi"/>
          <w:b/>
          <w:smallCaps/>
          <w:sz w:val="28"/>
          <w:szCs w:val="28"/>
          <w:lang w:val="es-MX"/>
        </w:rPr>
        <w:t xml:space="preserve">Rúbrica </w:t>
      </w:r>
      <w:r w:rsidR="00F05175">
        <w:rPr>
          <w:rFonts w:asciiTheme="minorHAnsi" w:hAnsiTheme="minorHAnsi" w:cstheme="minorHAnsi"/>
          <w:b/>
          <w:smallCaps/>
          <w:sz w:val="28"/>
          <w:szCs w:val="28"/>
          <w:lang w:val="es-MX"/>
        </w:rPr>
        <w:t xml:space="preserve">General de Participación en </w:t>
      </w:r>
      <w:r w:rsidRPr="00166E30">
        <w:rPr>
          <w:rFonts w:asciiTheme="minorHAnsi" w:hAnsiTheme="minorHAnsi" w:cstheme="minorHAnsi"/>
          <w:b/>
          <w:smallCaps/>
          <w:sz w:val="28"/>
          <w:szCs w:val="28"/>
          <w:lang w:val="es-MX"/>
        </w:rPr>
        <w:t>Foro</w:t>
      </w:r>
      <w:r w:rsidR="00F05175">
        <w:rPr>
          <w:rFonts w:asciiTheme="minorHAnsi" w:hAnsiTheme="minorHAnsi" w:cstheme="minorHAnsi"/>
          <w:b/>
          <w:smallCaps/>
          <w:sz w:val="28"/>
          <w:szCs w:val="28"/>
          <w:lang w:val="es-MX"/>
        </w:rPr>
        <w:t>s</w:t>
      </w:r>
    </w:p>
    <w:tbl>
      <w:tblPr>
        <w:tblW w:w="12615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2"/>
        <w:gridCol w:w="10813"/>
      </w:tblGrid>
      <w:tr w:rsidR="00166E30" w:rsidRPr="00166E30" w:rsidTr="005E70F7">
        <w:tc>
          <w:tcPr>
            <w:tcW w:w="1802" w:type="dxa"/>
          </w:tcPr>
          <w:p w:rsidR="00C1604A" w:rsidRPr="00166E30" w:rsidRDefault="00804187" w:rsidP="002C2130">
            <w:pPr>
              <w:spacing w:after="0" w:line="240" w:lineRule="auto"/>
              <w:rPr>
                <w:rFonts w:asciiTheme="minorHAnsi" w:hAnsiTheme="minorHAnsi" w:cstheme="minorHAnsi"/>
                <w:b/>
                <w:smallCaps/>
                <w:lang w:val="es-MX"/>
              </w:rPr>
            </w:pPr>
            <w:r>
              <w:rPr>
                <w:rFonts w:asciiTheme="minorHAnsi" w:hAnsiTheme="minorHAnsi" w:cstheme="minorHAnsi"/>
                <w:b/>
                <w:smallCaps/>
                <w:lang w:val="es-MX"/>
              </w:rPr>
              <w:t>Carrera</w:t>
            </w:r>
            <w:r w:rsidR="00C1604A" w:rsidRPr="00166E30">
              <w:rPr>
                <w:rFonts w:asciiTheme="minorHAnsi" w:hAnsiTheme="minorHAnsi" w:cstheme="minorHAnsi"/>
                <w:b/>
                <w:smallCaps/>
                <w:lang w:val="es-MX"/>
              </w:rPr>
              <w:t xml:space="preserve"> </w:t>
            </w:r>
          </w:p>
        </w:tc>
        <w:tc>
          <w:tcPr>
            <w:tcW w:w="10813" w:type="dxa"/>
          </w:tcPr>
          <w:p w:rsidR="00C1604A" w:rsidRPr="00166E30" w:rsidRDefault="00804187" w:rsidP="002C2130">
            <w:pPr>
              <w:spacing w:after="0" w:line="240" w:lineRule="auto"/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Desarrollo de software</w:t>
            </w:r>
          </w:p>
        </w:tc>
      </w:tr>
      <w:tr w:rsidR="00166E30" w:rsidRPr="00166E30" w:rsidTr="005E70F7">
        <w:tc>
          <w:tcPr>
            <w:tcW w:w="1802" w:type="dxa"/>
          </w:tcPr>
          <w:p w:rsidR="00C1604A" w:rsidRPr="00166E30" w:rsidRDefault="00B25952" w:rsidP="002C2130">
            <w:pPr>
              <w:spacing w:after="0" w:line="240" w:lineRule="auto"/>
              <w:rPr>
                <w:rFonts w:asciiTheme="minorHAnsi" w:hAnsiTheme="minorHAnsi" w:cstheme="minorHAnsi"/>
                <w:b/>
                <w:smallCaps/>
                <w:lang w:val="es-MX"/>
              </w:rPr>
            </w:pPr>
            <w:r>
              <w:rPr>
                <w:rFonts w:asciiTheme="minorHAnsi" w:hAnsiTheme="minorHAnsi" w:cstheme="minorHAnsi"/>
                <w:b/>
                <w:smallCaps/>
                <w:lang w:val="es-MX"/>
              </w:rPr>
              <w:t>Semestre</w:t>
            </w:r>
            <w:r w:rsidR="00C1604A" w:rsidRPr="00166E30">
              <w:rPr>
                <w:rFonts w:asciiTheme="minorHAnsi" w:hAnsiTheme="minorHAnsi" w:cstheme="minorHAnsi"/>
                <w:b/>
                <w:smallCaps/>
                <w:lang w:val="es-MX"/>
              </w:rPr>
              <w:t>:</w:t>
            </w:r>
          </w:p>
        </w:tc>
        <w:tc>
          <w:tcPr>
            <w:tcW w:w="10813" w:type="dxa"/>
          </w:tcPr>
          <w:p w:rsidR="00C1604A" w:rsidRPr="00166E30" w:rsidRDefault="000F017A" w:rsidP="002C213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</w:tr>
      <w:tr w:rsidR="00166E30" w:rsidRPr="00166E30" w:rsidTr="005E70F7">
        <w:trPr>
          <w:trHeight w:val="304"/>
        </w:trPr>
        <w:tc>
          <w:tcPr>
            <w:tcW w:w="1802" w:type="dxa"/>
          </w:tcPr>
          <w:p w:rsidR="00C1604A" w:rsidRPr="00166E30" w:rsidRDefault="00C1604A" w:rsidP="002C2130">
            <w:pPr>
              <w:spacing w:after="0" w:line="240" w:lineRule="auto"/>
              <w:rPr>
                <w:rFonts w:asciiTheme="minorHAnsi" w:hAnsiTheme="minorHAnsi" w:cstheme="minorHAnsi"/>
                <w:b/>
                <w:smallCaps/>
                <w:lang w:val="es-MX"/>
              </w:rPr>
            </w:pPr>
            <w:r w:rsidRPr="00166E30">
              <w:rPr>
                <w:rFonts w:asciiTheme="minorHAnsi" w:hAnsiTheme="minorHAnsi" w:cstheme="minorHAnsi"/>
                <w:b/>
                <w:smallCaps/>
                <w:lang w:val="es-MX"/>
              </w:rPr>
              <w:t>Asignatura:</w:t>
            </w:r>
          </w:p>
        </w:tc>
        <w:tc>
          <w:tcPr>
            <w:tcW w:w="10813" w:type="dxa"/>
          </w:tcPr>
          <w:p w:rsidR="00C1604A" w:rsidRPr="00166E30" w:rsidRDefault="000F017A" w:rsidP="000F017A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Planeación estratégica</w:t>
            </w:r>
          </w:p>
        </w:tc>
      </w:tr>
      <w:tr w:rsidR="00166E30" w:rsidRPr="00166E30" w:rsidTr="005E70F7">
        <w:tc>
          <w:tcPr>
            <w:tcW w:w="1802" w:type="dxa"/>
          </w:tcPr>
          <w:p w:rsidR="00C1604A" w:rsidRPr="00166E30" w:rsidRDefault="00C1604A" w:rsidP="002C2130">
            <w:pPr>
              <w:spacing w:after="0" w:line="240" w:lineRule="auto"/>
              <w:rPr>
                <w:rFonts w:asciiTheme="minorHAnsi" w:hAnsiTheme="minorHAnsi" w:cstheme="minorHAnsi"/>
                <w:b/>
                <w:smallCaps/>
                <w:lang w:val="es-MX"/>
              </w:rPr>
            </w:pPr>
            <w:r w:rsidRPr="00166E30">
              <w:rPr>
                <w:rFonts w:asciiTheme="minorHAnsi" w:hAnsiTheme="minorHAnsi" w:cstheme="minorHAnsi"/>
                <w:b/>
                <w:smallCaps/>
                <w:lang w:val="es-MX"/>
              </w:rPr>
              <w:t>Unidad</w:t>
            </w:r>
            <w:r w:rsidR="00F05175">
              <w:rPr>
                <w:rFonts w:asciiTheme="minorHAnsi" w:hAnsiTheme="minorHAnsi" w:cstheme="minorHAnsi"/>
                <w:b/>
                <w:smallCaps/>
                <w:lang w:val="es-MX"/>
              </w:rPr>
              <w:t>es</w:t>
            </w:r>
            <w:r w:rsidRPr="00166E30">
              <w:rPr>
                <w:rFonts w:asciiTheme="minorHAnsi" w:hAnsiTheme="minorHAnsi" w:cstheme="minorHAnsi"/>
                <w:b/>
                <w:smallCaps/>
                <w:lang w:val="es-MX"/>
              </w:rPr>
              <w:t>:</w:t>
            </w:r>
          </w:p>
        </w:tc>
        <w:tc>
          <w:tcPr>
            <w:tcW w:w="10813" w:type="dxa"/>
          </w:tcPr>
          <w:p w:rsidR="00C1604A" w:rsidRPr="00166E30" w:rsidRDefault="00F05175" w:rsidP="002C213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1, 2 y 3</w:t>
            </w:r>
          </w:p>
        </w:tc>
      </w:tr>
    </w:tbl>
    <w:p w:rsidR="00C1604A" w:rsidRPr="00166E30" w:rsidRDefault="00C1604A" w:rsidP="00C1604A">
      <w:pPr>
        <w:spacing w:after="0" w:line="240" w:lineRule="atLeast"/>
        <w:rPr>
          <w:rFonts w:asciiTheme="minorHAnsi" w:hAnsiTheme="minorHAnsi" w:cstheme="minorHAnsi"/>
          <w:lang w:val="es-MX"/>
        </w:rPr>
      </w:pPr>
    </w:p>
    <w:tbl>
      <w:tblPr>
        <w:tblW w:w="12615" w:type="dxa"/>
        <w:tblInd w:w="985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6A0" w:firstRow="1" w:lastRow="0" w:firstColumn="1" w:lastColumn="0" w:noHBand="1" w:noVBand="1"/>
      </w:tblPr>
      <w:tblGrid>
        <w:gridCol w:w="1385"/>
        <w:gridCol w:w="2375"/>
        <w:gridCol w:w="2731"/>
        <w:gridCol w:w="2297"/>
        <w:gridCol w:w="1985"/>
        <w:gridCol w:w="1842"/>
      </w:tblGrid>
      <w:tr w:rsidR="00166E30" w:rsidRPr="00166E30" w:rsidTr="005E70F7">
        <w:trPr>
          <w:trHeight w:val="255"/>
        </w:trPr>
        <w:tc>
          <w:tcPr>
            <w:tcW w:w="1385" w:type="dxa"/>
            <w:shd w:val="clear" w:color="auto" w:fill="31849B" w:themeFill="accent5" w:themeFillShade="BF"/>
            <w:vAlign w:val="center"/>
          </w:tcPr>
          <w:p w:rsidR="00EA2530" w:rsidRPr="00166E30" w:rsidRDefault="00EA2530" w:rsidP="00782D6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color w:val="FFFFFF" w:themeColor="background1"/>
                <w:sz w:val="20"/>
                <w:szCs w:val="20"/>
                <w:lang w:val="es-MX"/>
              </w:rPr>
            </w:pPr>
            <w:r w:rsidRPr="00166E30">
              <w:rPr>
                <w:rFonts w:asciiTheme="minorHAnsi" w:hAnsiTheme="minorHAnsi" w:cstheme="minorHAnsi"/>
                <w:b/>
                <w:bCs/>
                <w:smallCaps/>
                <w:color w:val="FFFFFF" w:themeColor="background1"/>
                <w:sz w:val="20"/>
                <w:szCs w:val="20"/>
                <w:lang w:val="es-MX"/>
              </w:rPr>
              <w:t>Criterios</w:t>
            </w:r>
          </w:p>
        </w:tc>
        <w:tc>
          <w:tcPr>
            <w:tcW w:w="11230" w:type="dxa"/>
            <w:gridSpan w:val="5"/>
            <w:shd w:val="clear" w:color="auto" w:fill="31849B" w:themeFill="accent5" w:themeFillShade="BF"/>
            <w:vAlign w:val="center"/>
          </w:tcPr>
          <w:p w:rsidR="00EA2530" w:rsidRPr="00166E30" w:rsidRDefault="00EA2530" w:rsidP="00782D6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color w:val="FFFFFF" w:themeColor="background1"/>
                <w:sz w:val="20"/>
                <w:szCs w:val="20"/>
                <w:lang w:val="es-MX"/>
              </w:rPr>
            </w:pPr>
            <w:r w:rsidRPr="00166E30">
              <w:rPr>
                <w:rFonts w:asciiTheme="minorHAnsi" w:hAnsiTheme="minorHAnsi" w:cstheme="minorHAnsi"/>
                <w:b/>
                <w:bCs/>
                <w:smallCaps/>
                <w:color w:val="FFFFFF" w:themeColor="background1"/>
                <w:sz w:val="20"/>
                <w:szCs w:val="20"/>
                <w:lang w:val="es-MX"/>
              </w:rPr>
              <w:t>Indicadores</w:t>
            </w:r>
          </w:p>
        </w:tc>
      </w:tr>
      <w:tr w:rsidR="00166E30" w:rsidRPr="00166E30" w:rsidTr="005E70F7">
        <w:trPr>
          <w:trHeight w:val="237"/>
        </w:trPr>
        <w:tc>
          <w:tcPr>
            <w:tcW w:w="1385" w:type="dxa"/>
            <w:shd w:val="clear" w:color="auto" w:fill="31849B" w:themeFill="accent5" w:themeFillShade="BF"/>
            <w:vAlign w:val="center"/>
          </w:tcPr>
          <w:p w:rsidR="00A82C45" w:rsidRPr="00166E30" w:rsidRDefault="00A82C45" w:rsidP="00782D6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mallCaps/>
                <w:color w:val="FFFFFF" w:themeColor="background1"/>
                <w:sz w:val="20"/>
                <w:szCs w:val="20"/>
                <w:lang w:val="es-MX"/>
              </w:rPr>
            </w:pPr>
          </w:p>
        </w:tc>
        <w:tc>
          <w:tcPr>
            <w:tcW w:w="2375" w:type="dxa"/>
            <w:shd w:val="clear" w:color="auto" w:fill="31849B" w:themeFill="accent5" w:themeFillShade="BF"/>
            <w:vAlign w:val="center"/>
          </w:tcPr>
          <w:p w:rsidR="00A82C45" w:rsidRPr="00166E30" w:rsidRDefault="00A82C45" w:rsidP="00782D6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mallCaps/>
                <w:color w:val="FFFFFF" w:themeColor="background1"/>
                <w:sz w:val="20"/>
                <w:szCs w:val="20"/>
                <w:lang w:val="es-MX"/>
              </w:rPr>
            </w:pPr>
            <w:r w:rsidRPr="00166E30">
              <w:rPr>
                <w:rFonts w:asciiTheme="minorHAnsi" w:hAnsiTheme="minorHAnsi" w:cstheme="minorHAnsi"/>
                <w:b/>
                <w:smallCaps/>
                <w:color w:val="FFFFFF" w:themeColor="background1"/>
                <w:sz w:val="20"/>
                <w:szCs w:val="20"/>
                <w:lang w:val="es-MX"/>
              </w:rPr>
              <w:t>Muy bien</w:t>
            </w:r>
          </w:p>
        </w:tc>
        <w:tc>
          <w:tcPr>
            <w:tcW w:w="2731" w:type="dxa"/>
            <w:shd w:val="clear" w:color="auto" w:fill="31849B" w:themeFill="accent5" w:themeFillShade="BF"/>
            <w:vAlign w:val="center"/>
          </w:tcPr>
          <w:p w:rsidR="00A82C45" w:rsidRPr="00166E30" w:rsidRDefault="00A82C45" w:rsidP="00782D6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mallCaps/>
                <w:color w:val="FFFFFF" w:themeColor="background1"/>
                <w:sz w:val="20"/>
                <w:szCs w:val="20"/>
                <w:lang w:val="es-MX"/>
              </w:rPr>
            </w:pPr>
            <w:r w:rsidRPr="00166E30">
              <w:rPr>
                <w:rFonts w:asciiTheme="minorHAnsi" w:hAnsiTheme="minorHAnsi" w:cstheme="minorHAnsi"/>
                <w:b/>
                <w:smallCaps/>
                <w:color w:val="FFFFFF" w:themeColor="background1"/>
                <w:sz w:val="20"/>
                <w:szCs w:val="20"/>
                <w:lang w:val="es-MX"/>
              </w:rPr>
              <w:t>Bien</w:t>
            </w:r>
          </w:p>
        </w:tc>
        <w:tc>
          <w:tcPr>
            <w:tcW w:w="2297" w:type="dxa"/>
            <w:shd w:val="clear" w:color="auto" w:fill="31849B" w:themeFill="accent5" w:themeFillShade="BF"/>
            <w:vAlign w:val="center"/>
          </w:tcPr>
          <w:p w:rsidR="00A82C45" w:rsidRPr="00166E30" w:rsidRDefault="00A82C45" w:rsidP="00782D6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mallCaps/>
                <w:color w:val="FFFFFF" w:themeColor="background1"/>
                <w:sz w:val="20"/>
                <w:szCs w:val="20"/>
                <w:lang w:val="es-MX"/>
              </w:rPr>
            </w:pPr>
            <w:r w:rsidRPr="00166E30">
              <w:rPr>
                <w:rFonts w:asciiTheme="minorHAnsi" w:hAnsiTheme="minorHAnsi" w:cstheme="minorHAnsi"/>
                <w:b/>
                <w:smallCaps/>
                <w:color w:val="FFFFFF" w:themeColor="background1"/>
                <w:sz w:val="20"/>
                <w:szCs w:val="20"/>
                <w:lang w:val="es-MX"/>
              </w:rPr>
              <w:t>Regular</w:t>
            </w:r>
          </w:p>
        </w:tc>
        <w:tc>
          <w:tcPr>
            <w:tcW w:w="1985" w:type="dxa"/>
            <w:shd w:val="clear" w:color="auto" w:fill="31849B" w:themeFill="accent5" w:themeFillShade="BF"/>
            <w:vAlign w:val="center"/>
          </w:tcPr>
          <w:p w:rsidR="00A82C45" w:rsidRPr="00166E30" w:rsidRDefault="00A82C45" w:rsidP="00234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mallCaps/>
                <w:color w:val="FFFFFF" w:themeColor="background1"/>
                <w:sz w:val="20"/>
                <w:szCs w:val="20"/>
                <w:lang w:val="es-MX"/>
              </w:rPr>
            </w:pPr>
            <w:r w:rsidRPr="00166E30">
              <w:rPr>
                <w:rFonts w:asciiTheme="minorHAnsi" w:hAnsiTheme="minorHAnsi" w:cstheme="minorHAnsi"/>
                <w:b/>
                <w:smallCaps/>
                <w:color w:val="FFFFFF" w:themeColor="background1"/>
                <w:sz w:val="20"/>
                <w:szCs w:val="20"/>
                <w:lang w:val="es-MX"/>
              </w:rPr>
              <w:t>Necesitas mejorar</w:t>
            </w:r>
          </w:p>
        </w:tc>
        <w:tc>
          <w:tcPr>
            <w:tcW w:w="1842" w:type="dxa"/>
            <w:shd w:val="clear" w:color="auto" w:fill="31849B" w:themeFill="accent5" w:themeFillShade="BF"/>
            <w:vAlign w:val="center"/>
          </w:tcPr>
          <w:p w:rsidR="00A82C45" w:rsidRPr="00166E30" w:rsidRDefault="00A82C45" w:rsidP="00782D6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mallCaps/>
                <w:color w:val="FFFFFF" w:themeColor="background1"/>
                <w:sz w:val="20"/>
                <w:szCs w:val="20"/>
                <w:lang w:val="es-MX"/>
              </w:rPr>
            </w:pPr>
            <w:r w:rsidRPr="00166E30">
              <w:rPr>
                <w:rFonts w:asciiTheme="minorHAnsi" w:hAnsiTheme="minorHAnsi" w:cstheme="minorHAnsi"/>
                <w:b/>
                <w:smallCaps/>
                <w:color w:val="FFFFFF" w:themeColor="background1"/>
                <w:sz w:val="20"/>
                <w:szCs w:val="20"/>
                <w:lang w:val="es-MX"/>
              </w:rPr>
              <w:t>Insuficiente</w:t>
            </w:r>
          </w:p>
        </w:tc>
      </w:tr>
      <w:tr w:rsidR="00166E30" w:rsidRPr="00166E30" w:rsidTr="005E70F7">
        <w:trPr>
          <w:trHeight w:val="1223"/>
        </w:trPr>
        <w:tc>
          <w:tcPr>
            <w:tcW w:w="1385" w:type="dxa"/>
            <w:shd w:val="clear" w:color="auto" w:fill="31849B" w:themeFill="accent5" w:themeFillShade="BF"/>
            <w:vAlign w:val="center"/>
          </w:tcPr>
          <w:p w:rsidR="00C66BF0" w:rsidRPr="00166E30" w:rsidRDefault="00C66BF0" w:rsidP="007C1DA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color w:val="FFFFFF" w:themeColor="background1"/>
                <w:sz w:val="20"/>
                <w:szCs w:val="20"/>
              </w:rPr>
            </w:pPr>
            <w:r w:rsidRPr="00166E30">
              <w:rPr>
                <w:rFonts w:asciiTheme="minorHAnsi" w:hAnsiTheme="minorHAnsi" w:cstheme="minorHAnsi"/>
                <w:b/>
                <w:bCs/>
                <w:smallCaps/>
                <w:color w:val="FFFFFF" w:themeColor="background1"/>
                <w:sz w:val="20"/>
                <w:szCs w:val="20"/>
              </w:rPr>
              <w:t xml:space="preserve">Adecuación </w:t>
            </w:r>
          </w:p>
          <w:p w:rsidR="00C66BF0" w:rsidRPr="00166E30" w:rsidRDefault="00C66BF0" w:rsidP="007C1DA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color w:val="FFFFFF" w:themeColor="background1"/>
                <w:sz w:val="20"/>
                <w:szCs w:val="20"/>
                <w:lang w:val="es-MX"/>
              </w:rPr>
            </w:pPr>
            <w:r w:rsidRPr="00166E30">
              <w:rPr>
                <w:rFonts w:asciiTheme="minorHAnsi" w:hAnsiTheme="minorHAnsi" w:cstheme="minorHAnsi"/>
                <w:b/>
                <w:bCs/>
                <w:smallCaps/>
                <w:color w:val="FFFFFF" w:themeColor="background1"/>
                <w:sz w:val="20"/>
                <w:szCs w:val="20"/>
              </w:rPr>
              <w:t>a las instrucciones</w:t>
            </w:r>
          </w:p>
        </w:tc>
        <w:tc>
          <w:tcPr>
            <w:tcW w:w="2375" w:type="dxa"/>
            <w:shd w:val="clear" w:color="auto" w:fill="B6DDE8" w:themeFill="accent5" w:themeFillTint="66"/>
            <w:vAlign w:val="center"/>
          </w:tcPr>
          <w:p w:rsidR="00C66BF0" w:rsidRDefault="00C66BF0" w:rsidP="00C62BA1">
            <w:pPr>
              <w:spacing w:after="0" w:line="240" w:lineRule="auto"/>
              <w:ind w:left="-46"/>
              <w:rPr>
                <w:rFonts w:asciiTheme="minorHAnsi" w:hAnsiTheme="minorHAnsi" w:cstheme="minorHAnsi"/>
                <w:sz w:val="20"/>
                <w:szCs w:val="20"/>
              </w:rPr>
            </w:pP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>Participa oportunamente en las discusiones</w:t>
            </w:r>
            <w:r w:rsidR="001E052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 xml:space="preserve"> sus intervenciones están relacionadas directamente con el tema de discusión</w:t>
            </w:r>
            <w:r w:rsidR="001E0528">
              <w:rPr>
                <w:rFonts w:asciiTheme="minorHAnsi" w:hAnsiTheme="minorHAnsi" w:cstheme="minorHAnsi"/>
                <w:sz w:val="20"/>
                <w:szCs w:val="20"/>
              </w:rPr>
              <w:t xml:space="preserve"> y son </w:t>
            </w: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>co</w:t>
            </w:r>
            <w:r w:rsidR="001E0528">
              <w:rPr>
                <w:rFonts w:asciiTheme="minorHAnsi" w:hAnsiTheme="minorHAnsi" w:cstheme="minorHAnsi"/>
                <w:sz w:val="20"/>
                <w:szCs w:val="20"/>
              </w:rPr>
              <w:t>ngruentes</w:t>
            </w: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 xml:space="preserve"> con las aportaciones de los otros compañeros.</w:t>
            </w:r>
          </w:p>
          <w:p w:rsidR="00722849" w:rsidRPr="00166E30" w:rsidRDefault="00722849" w:rsidP="00C62BA1">
            <w:pPr>
              <w:spacing w:after="0" w:line="240" w:lineRule="auto"/>
              <w:ind w:left="-46"/>
              <w:rPr>
                <w:rFonts w:asciiTheme="minorHAnsi" w:hAnsiTheme="minorHAnsi" w:cstheme="minorHAnsi"/>
                <w:sz w:val="20"/>
                <w:szCs w:val="20"/>
                <w:lang w:val="es-MX"/>
              </w:rPr>
            </w:pPr>
          </w:p>
        </w:tc>
        <w:tc>
          <w:tcPr>
            <w:tcW w:w="2731" w:type="dxa"/>
            <w:shd w:val="clear" w:color="auto" w:fill="B6DDE8" w:themeFill="accent5" w:themeFillTint="66"/>
            <w:vAlign w:val="center"/>
          </w:tcPr>
          <w:p w:rsidR="00C66BF0" w:rsidRPr="00166E30" w:rsidRDefault="00C66BF0">
            <w:pPr>
              <w:spacing w:after="0" w:line="240" w:lineRule="auto"/>
              <w:ind w:left="-46"/>
              <w:rPr>
                <w:rFonts w:asciiTheme="minorHAnsi" w:hAnsiTheme="minorHAnsi" w:cstheme="minorHAnsi"/>
                <w:sz w:val="20"/>
                <w:szCs w:val="20"/>
              </w:rPr>
            </w:pP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 xml:space="preserve">Participa oportunamente en las discusiones, pero </w:t>
            </w:r>
            <w:r w:rsidR="001E0528">
              <w:rPr>
                <w:rFonts w:asciiTheme="minorHAnsi" w:hAnsiTheme="minorHAnsi" w:cstheme="minorHAnsi"/>
                <w:sz w:val="20"/>
                <w:szCs w:val="20"/>
              </w:rPr>
              <w:t>sus</w:t>
            </w:r>
            <w:r w:rsidR="001E0528" w:rsidRPr="00166E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>aportaciones que no guardan</w:t>
            </w:r>
            <w:r w:rsidR="001E052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 xml:space="preserve">relación directa con el tema ni </w:t>
            </w:r>
            <w:r w:rsidR="001E0528">
              <w:rPr>
                <w:rFonts w:asciiTheme="minorHAnsi" w:hAnsiTheme="minorHAnsi" w:cstheme="minorHAnsi"/>
                <w:sz w:val="20"/>
                <w:szCs w:val="20"/>
              </w:rPr>
              <w:t xml:space="preserve">con </w:t>
            </w: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>la secuencia de la discusión.</w:t>
            </w:r>
          </w:p>
        </w:tc>
        <w:tc>
          <w:tcPr>
            <w:tcW w:w="2297" w:type="dxa"/>
            <w:shd w:val="clear" w:color="auto" w:fill="B6DDE8" w:themeFill="accent5" w:themeFillTint="66"/>
            <w:vAlign w:val="center"/>
          </w:tcPr>
          <w:p w:rsidR="00C66BF0" w:rsidRPr="00166E30" w:rsidRDefault="00C66BF0">
            <w:pPr>
              <w:spacing w:after="0" w:line="240" w:lineRule="auto"/>
              <w:ind w:left="-46"/>
              <w:rPr>
                <w:rFonts w:asciiTheme="minorHAnsi" w:hAnsiTheme="minorHAnsi" w:cstheme="minorHAnsi"/>
                <w:sz w:val="20"/>
                <w:szCs w:val="20"/>
              </w:rPr>
            </w:pP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 xml:space="preserve">Participa a destiempo en las discusiones </w:t>
            </w:r>
            <w:r w:rsidR="001E0528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E0528">
              <w:rPr>
                <w:rFonts w:asciiTheme="minorHAnsi" w:hAnsiTheme="minorHAnsi" w:cstheme="minorHAnsi"/>
                <w:sz w:val="20"/>
                <w:szCs w:val="20"/>
              </w:rPr>
              <w:t xml:space="preserve">sus </w:t>
            </w: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>aportaciones no siguen la secuencia de la discusión.</w:t>
            </w:r>
          </w:p>
        </w:tc>
        <w:tc>
          <w:tcPr>
            <w:tcW w:w="1985" w:type="dxa"/>
            <w:shd w:val="clear" w:color="auto" w:fill="B6DDE8" w:themeFill="accent5" w:themeFillTint="66"/>
            <w:vAlign w:val="center"/>
          </w:tcPr>
          <w:p w:rsidR="00C66BF0" w:rsidRPr="00166E30" w:rsidRDefault="00C37E9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>Participa a destiempo, c</w:t>
            </w:r>
            <w:r w:rsidR="00C66BF0" w:rsidRPr="00166E30">
              <w:rPr>
                <w:rFonts w:asciiTheme="minorHAnsi" w:hAnsiTheme="minorHAnsi" w:cstheme="minorHAnsi"/>
                <w:sz w:val="20"/>
                <w:szCs w:val="20"/>
              </w:rPr>
              <w:t>omenta lo mínimo sobre el tema</w:t>
            </w: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E0528">
              <w:rPr>
                <w:rFonts w:asciiTheme="minorHAnsi" w:hAnsiTheme="minorHAnsi" w:cstheme="minorHAnsi"/>
                <w:sz w:val="20"/>
                <w:szCs w:val="20"/>
              </w:rPr>
              <w:t>de</w:t>
            </w: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 xml:space="preserve"> manera</w:t>
            </w:r>
            <w:r w:rsidR="00C66BF0" w:rsidRPr="00166E30">
              <w:rPr>
                <w:rFonts w:asciiTheme="minorHAnsi" w:hAnsiTheme="minorHAnsi" w:cstheme="minorHAnsi"/>
                <w:sz w:val="20"/>
                <w:szCs w:val="20"/>
              </w:rPr>
              <w:t xml:space="preserve"> rudimentaria y superficial.</w:t>
            </w:r>
          </w:p>
        </w:tc>
        <w:tc>
          <w:tcPr>
            <w:tcW w:w="1842" w:type="dxa"/>
            <w:shd w:val="clear" w:color="auto" w:fill="B6DDE8" w:themeFill="accent5" w:themeFillTint="66"/>
            <w:vAlign w:val="center"/>
          </w:tcPr>
          <w:p w:rsidR="00C66BF0" w:rsidRPr="00166E30" w:rsidRDefault="00C66BF0" w:rsidP="002F3D0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>Ingresa tarde y se limita a hacer comentarios superficiales acerca de las aportaciones de sus compañeros.</w:t>
            </w:r>
          </w:p>
          <w:p w:rsidR="00C66BF0" w:rsidRPr="00166E30" w:rsidRDefault="00C66BF0" w:rsidP="00C66B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s-MX"/>
              </w:rPr>
            </w:pP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166E30" w:rsidRPr="00166E30" w:rsidTr="005E70F7">
        <w:trPr>
          <w:trHeight w:val="942"/>
        </w:trPr>
        <w:tc>
          <w:tcPr>
            <w:tcW w:w="1385" w:type="dxa"/>
            <w:shd w:val="clear" w:color="auto" w:fill="31849B" w:themeFill="accent5" w:themeFillShade="BF"/>
            <w:vAlign w:val="center"/>
          </w:tcPr>
          <w:p w:rsidR="00E57166" w:rsidRPr="00166E30" w:rsidRDefault="00E57166" w:rsidP="007C1DA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color w:val="FFFFFF" w:themeColor="background1"/>
                <w:sz w:val="20"/>
                <w:szCs w:val="20"/>
                <w:lang w:val="es-MX"/>
              </w:rPr>
            </w:pPr>
            <w:r w:rsidRPr="00166E30">
              <w:rPr>
                <w:rFonts w:asciiTheme="minorHAnsi" w:hAnsiTheme="minorHAnsi" w:cstheme="minorHAnsi"/>
                <w:b/>
                <w:bCs/>
                <w:smallCaps/>
                <w:color w:val="FFFFFF" w:themeColor="background1"/>
                <w:sz w:val="20"/>
                <w:szCs w:val="20"/>
              </w:rPr>
              <w:t>Seguimiento de la línea de discusión</w:t>
            </w:r>
          </w:p>
        </w:tc>
        <w:tc>
          <w:tcPr>
            <w:tcW w:w="2375" w:type="dxa"/>
            <w:shd w:val="clear" w:color="auto" w:fill="92CDDC" w:themeFill="accent5" w:themeFillTint="99"/>
            <w:vAlign w:val="center"/>
          </w:tcPr>
          <w:p w:rsidR="00E57166" w:rsidRDefault="00E57166" w:rsidP="007F662C">
            <w:pPr>
              <w:spacing w:after="0" w:line="240" w:lineRule="auto"/>
              <w:ind w:left="-46"/>
              <w:rPr>
                <w:rFonts w:asciiTheme="minorHAnsi" w:hAnsiTheme="minorHAnsi" w:cstheme="minorHAnsi"/>
                <w:sz w:val="20"/>
                <w:szCs w:val="20"/>
              </w:rPr>
            </w:pP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>Aporta nuevas ideas a la discusión y establece conexiones con profundidad y detalle, por lo que sus intervenciones claramente se relacionan con las ideas expuestas previamente.</w:t>
            </w:r>
          </w:p>
          <w:p w:rsidR="00722849" w:rsidRPr="00166E30" w:rsidRDefault="00722849" w:rsidP="007F662C">
            <w:pPr>
              <w:spacing w:after="0" w:line="240" w:lineRule="auto"/>
              <w:ind w:left="-4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31" w:type="dxa"/>
            <w:shd w:val="clear" w:color="auto" w:fill="92CDDC" w:themeFill="accent5" w:themeFillTint="99"/>
            <w:vAlign w:val="center"/>
          </w:tcPr>
          <w:p w:rsidR="00E57166" w:rsidRPr="00166E30" w:rsidRDefault="00E57166" w:rsidP="007F662C">
            <w:pPr>
              <w:spacing w:after="0" w:line="240" w:lineRule="auto"/>
              <w:ind w:left="-46"/>
              <w:rPr>
                <w:rFonts w:asciiTheme="minorHAnsi" w:hAnsiTheme="minorHAnsi" w:cstheme="minorHAnsi"/>
                <w:sz w:val="20"/>
                <w:szCs w:val="20"/>
              </w:rPr>
            </w:pP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>Aporta nuevas ideas a la discusión, pero no establece conexiones con profundidad y detalle</w:t>
            </w:r>
            <w:r w:rsidR="007F662C" w:rsidRPr="00166E30">
              <w:rPr>
                <w:rFonts w:asciiTheme="minorHAnsi" w:hAnsiTheme="minorHAnsi" w:cstheme="minorHAnsi"/>
                <w:sz w:val="20"/>
                <w:szCs w:val="20"/>
              </w:rPr>
              <w:t>; s</w:t>
            </w: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>us aportaciones se relacionan de manera superficial con las ideas expuestas previamente.</w:t>
            </w:r>
          </w:p>
        </w:tc>
        <w:tc>
          <w:tcPr>
            <w:tcW w:w="2297" w:type="dxa"/>
            <w:shd w:val="clear" w:color="auto" w:fill="92CDDC" w:themeFill="accent5" w:themeFillTint="99"/>
            <w:vAlign w:val="center"/>
          </w:tcPr>
          <w:p w:rsidR="00E57166" w:rsidRPr="00166E30" w:rsidRDefault="00E57166" w:rsidP="007F662C">
            <w:pPr>
              <w:spacing w:after="0" w:line="240" w:lineRule="auto"/>
              <w:ind w:left="-46"/>
              <w:rPr>
                <w:rFonts w:asciiTheme="minorHAnsi" w:hAnsiTheme="minorHAnsi" w:cstheme="minorHAnsi"/>
                <w:sz w:val="20"/>
                <w:szCs w:val="20"/>
              </w:rPr>
            </w:pP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>Complementa lo expuesto anteriormente, pero no aporta ideas nuevas; establece conexiones las superficiales con las ideas expuestas previamente.</w:t>
            </w:r>
          </w:p>
        </w:tc>
        <w:tc>
          <w:tcPr>
            <w:tcW w:w="1985" w:type="dxa"/>
            <w:shd w:val="clear" w:color="auto" w:fill="92CDDC" w:themeFill="accent5" w:themeFillTint="99"/>
            <w:vAlign w:val="center"/>
          </w:tcPr>
          <w:p w:rsidR="00E57166" w:rsidRPr="00166E30" w:rsidRDefault="008319A4" w:rsidP="007F662C">
            <w:pPr>
              <w:spacing w:after="0" w:line="240" w:lineRule="auto"/>
              <w:ind w:left="-46"/>
              <w:rPr>
                <w:rFonts w:asciiTheme="minorHAnsi" w:hAnsiTheme="minorHAnsi" w:cstheme="minorHAnsi"/>
                <w:sz w:val="20"/>
                <w:szCs w:val="20"/>
              </w:rPr>
            </w:pP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>Aporta nuevas ideas pero sin conexión con las ideas expuestas previamente.</w:t>
            </w:r>
          </w:p>
        </w:tc>
        <w:tc>
          <w:tcPr>
            <w:tcW w:w="1842" w:type="dxa"/>
            <w:shd w:val="clear" w:color="auto" w:fill="92CDDC" w:themeFill="accent5" w:themeFillTint="99"/>
            <w:vAlign w:val="center"/>
          </w:tcPr>
          <w:p w:rsidR="00E57166" w:rsidRPr="00166E30" w:rsidRDefault="007F662C" w:rsidP="007F662C">
            <w:pPr>
              <w:spacing w:after="0" w:line="240" w:lineRule="auto"/>
              <w:ind w:left="-46"/>
              <w:rPr>
                <w:rFonts w:asciiTheme="minorHAnsi" w:hAnsiTheme="minorHAnsi" w:cstheme="minorHAnsi"/>
                <w:sz w:val="20"/>
                <w:szCs w:val="20"/>
              </w:rPr>
            </w:pP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E57166" w:rsidRPr="00166E30">
              <w:rPr>
                <w:rFonts w:asciiTheme="minorHAnsi" w:hAnsiTheme="minorHAnsi" w:cstheme="minorHAnsi"/>
                <w:sz w:val="20"/>
                <w:szCs w:val="20"/>
              </w:rPr>
              <w:t>as  ap</w:t>
            </w: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>ortaciones están fuera del tema y no establece conexiones.</w:t>
            </w:r>
          </w:p>
        </w:tc>
      </w:tr>
      <w:tr w:rsidR="00166E30" w:rsidRPr="00166E30" w:rsidTr="00722849">
        <w:trPr>
          <w:trHeight w:val="830"/>
        </w:trPr>
        <w:tc>
          <w:tcPr>
            <w:tcW w:w="1385" w:type="dxa"/>
            <w:shd w:val="clear" w:color="auto" w:fill="31849B" w:themeFill="accent5" w:themeFillShade="BF"/>
            <w:vAlign w:val="center"/>
          </w:tcPr>
          <w:p w:rsidR="00E57166" w:rsidRPr="00166E30" w:rsidRDefault="00E57166" w:rsidP="007C1DA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color w:val="FFFFFF" w:themeColor="background1"/>
                <w:sz w:val="20"/>
                <w:szCs w:val="20"/>
                <w:lang w:val="es-MX"/>
              </w:rPr>
            </w:pPr>
            <w:r w:rsidRPr="00166E30">
              <w:rPr>
                <w:rFonts w:asciiTheme="minorHAnsi" w:hAnsiTheme="minorHAnsi" w:cstheme="minorHAnsi"/>
                <w:b/>
                <w:bCs/>
                <w:smallCaps/>
                <w:color w:val="FFFFFF" w:themeColor="background1"/>
                <w:sz w:val="20"/>
                <w:szCs w:val="20"/>
              </w:rPr>
              <w:t>Precisión de opiniones</w:t>
            </w:r>
          </w:p>
        </w:tc>
        <w:tc>
          <w:tcPr>
            <w:tcW w:w="2375" w:type="dxa"/>
            <w:shd w:val="clear" w:color="auto" w:fill="B6DDE8" w:themeFill="accent5" w:themeFillTint="66"/>
            <w:vAlign w:val="center"/>
          </w:tcPr>
          <w:p w:rsidR="00E57166" w:rsidRPr="00166E30" w:rsidRDefault="00035704" w:rsidP="00035704">
            <w:pPr>
              <w:ind w:left="-46"/>
              <w:rPr>
                <w:rFonts w:asciiTheme="minorHAnsi" w:hAnsiTheme="minorHAnsi" w:cstheme="minorHAnsi"/>
                <w:sz w:val="20"/>
                <w:szCs w:val="20"/>
              </w:rPr>
            </w:pP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 xml:space="preserve">Aporta </w:t>
            </w:r>
            <w:r w:rsidRPr="00166E30">
              <w:rPr>
                <w:rFonts w:asciiTheme="minorHAnsi" w:hAnsiTheme="minorHAnsi" w:cstheme="minorHAnsi"/>
                <w:sz w:val="20"/>
                <w:szCs w:val="20"/>
                <w:lang w:val="es-MX"/>
              </w:rPr>
              <w:t xml:space="preserve">citas textuales y se refleja claramente lo que es propio de lo que es citado. </w:t>
            </w: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>Cita las ideas de los compañeros. Da información sustancial sobre el tema.</w:t>
            </w:r>
          </w:p>
        </w:tc>
        <w:tc>
          <w:tcPr>
            <w:tcW w:w="2731" w:type="dxa"/>
            <w:shd w:val="clear" w:color="auto" w:fill="B6DDE8" w:themeFill="accent5" w:themeFillTint="66"/>
            <w:vAlign w:val="center"/>
          </w:tcPr>
          <w:p w:rsidR="00E57166" w:rsidRPr="00166E30" w:rsidRDefault="00035704" w:rsidP="0003570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 xml:space="preserve">Aporta </w:t>
            </w:r>
            <w:r w:rsidRPr="00166E30">
              <w:rPr>
                <w:rFonts w:asciiTheme="minorHAnsi" w:hAnsiTheme="minorHAnsi" w:cstheme="minorHAnsi"/>
                <w:sz w:val="20"/>
                <w:szCs w:val="20"/>
                <w:lang w:val="es-MX"/>
              </w:rPr>
              <w:t xml:space="preserve">citas textuales y se refleja claramente lo que es propio de lo que es citado. </w:t>
            </w: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>Da información sustancial sobre el tema.</w:t>
            </w:r>
          </w:p>
        </w:tc>
        <w:tc>
          <w:tcPr>
            <w:tcW w:w="2297" w:type="dxa"/>
            <w:shd w:val="clear" w:color="auto" w:fill="B6DDE8" w:themeFill="accent5" w:themeFillTint="66"/>
            <w:vAlign w:val="center"/>
          </w:tcPr>
          <w:p w:rsidR="00E57166" w:rsidRPr="00166E30" w:rsidRDefault="0003570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>Aporta ideas</w:t>
            </w:r>
            <w:r w:rsidR="001E0528">
              <w:rPr>
                <w:rFonts w:asciiTheme="minorHAnsi" w:hAnsiTheme="minorHAnsi" w:cstheme="minorHAnsi"/>
                <w:sz w:val="20"/>
                <w:szCs w:val="20"/>
              </w:rPr>
              <w:t xml:space="preserve"> y</w:t>
            </w: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 xml:space="preserve"> citas textuales</w:t>
            </w:r>
            <w:r w:rsidR="001E0528">
              <w:rPr>
                <w:rFonts w:asciiTheme="minorHAnsi" w:hAnsiTheme="minorHAnsi" w:cstheme="minorHAnsi"/>
                <w:sz w:val="20"/>
                <w:szCs w:val="20"/>
              </w:rPr>
              <w:t>;</w:t>
            </w: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 xml:space="preserve"> retoma ideas de los </w:t>
            </w:r>
            <w:del w:id="0" w:author="Ana Delia Mendoza Soriano" w:date="2020-01-21T13:23:00Z">
              <w:r w:rsidRPr="00166E30" w:rsidDel="00944AC1">
                <w:rPr>
                  <w:rFonts w:asciiTheme="minorHAnsi" w:hAnsiTheme="minorHAnsi" w:cstheme="minorHAnsi"/>
                  <w:sz w:val="20"/>
                  <w:szCs w:val="20"/>
                </w:rPr>
                <w:delText>compa</w:delText>
              </w:r>
              <w:bookmarkStart w:id="1" w:name="_GoBack"/>
              <w:bookmarkEnd w:id="1"/>
              <w:r w:rsidRPr="00166E30" w:rsidDel="00944AC1">
                <w:rPr>
                  <w:rFonts w:asciiTheme="minorHAnsi" w:hAnsiTheme="minorHAnsi" w:cstheme="minorHAnsi"/>
                  <w:sz w:val="20"/>
                  <w:szCs w:val="20"/>
                </w:rPr>
                <w:delText>ñeros</w:delText>
              </w:r>
            </w:del>
            <w:ins w:id="2" w:author="Ana Delia Mendoza Soriano" w:date="2020-01-21T13:23:00Z">
              <w:r w:rsidR="00944AC1" w:rsidRPr="00166E30">
                <w:rPr>
                  <w:rFonts w:asciiTheme="minorHAnsi" w:hAnsiTheme="minorHAnsi" w:cstheme="minorHAnsi"/>
                  <w:sz w:val="20"/>
                  <w:szCs w:val="20"/>
                </w:rPr>
                <w:t>compañeros,</w:t>
              </w:r>
            </w:ins>
            <w:r w:rsidRPr="00166E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E0528">
              <w:rPr>
                <w:rFonts w:asciiTheme="minorHAnsi" w:hAnsiTheme="minorHAnsi" w:cstheme="minorHAnsi"/>
                <w:sz w:val="20"/>
                <w:szCs w:val="20"/>
              </w:rPr>
              <w:t xml:space="preserve">pero </w:t>
            </w: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>sin dar crédito a las fuentes. Da información superficial sobre el tema.</w:t>
            </w:r>
          </w:p>
        </w:tc>
        <w:tc>
          <w:tcPr>
            <w:tcW w:w="1985" w:type="dxa"/>
            <w:shd w:val="clear" w:color="auto" w:fill="B6DDE8" w:themeFill="accent5" w:themeFillTint="66"/>
            <w:vAlign w:val="center"/>
          </w:tcPr>
          <w:p w:rsidR="00E57166" w:rsidRPr="00166E30" w:rsidRDefault="009E6E50" w:rsidP="009E6E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>Sólo r</w:t>
            </w:r>
            <w:r w:rsidR="00035704" w:rsidRPr="00166E30">
              <w:rPr>
                <w:rFonts w:asciiTheme="minorHAnsi" w:hAnsiTheme="minorHAnsi" w:cstheme="minorHAnsi"/>
                <w:sz w:val="20"/>
                <w:szCs w:val="20"/>
              </w:rPr>
              <w:t xml:space="preserve">ecupera las ideas de los compañeros, </w:t>
            </w:r>
            <w:r w:rsidR="001E0528">
              <w:rPr>
                <w:rFonts w:asciiTheme="minorHAnsi" w:hAnsiTheme="minorHAnsi" w:cstheme="minorHAnsi"/>
                <w:sz w:val="20"/>
                <w:szCs w:val="20"/>
              </w:rPr>
              <w:t>pero</w:t>
            </w:r>
            <w:r w:rsidR="00035704" w:rsidRPr="00166E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>sin dar crédito a las fuentes. Da información superficial sobre el tema.</w:t>
            </w:r>
          </w:p>
        </w:tc>
        <w:tc>
          <w:tcPr>
            <w:tcW w:w="1842" w:type="dxa"/>
            <w:shd w:val="clear" w:color="auto" w:fill="B6DDE8" w:themeFill="accent5" w:themeFillTint="66"/>
            <w:vAlign w:val="center"/>
          </w:tcPr>
          <w:p w:rsidR="00E57166" w:rsidRPr="00166E30" w:rsidRDefault="00E57166" w:rsidP="009E6E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s-MX"/>
              </w:rPr>
            </w:pP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>Aporta pocas ideas y tiene argumentos como: “Estoy de acuerdo con...”</w:t>
            </w:r>
            <w:r w:rsidR="001E052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 xml:space="preserve"> etcétera.</w:t>
            </w:r>
          </w:p>
        </w:tc>
      </w:tr>
      <w:tr w:rsidR="00166E30" w:rsidRPr="00166E30" w:rsidTr="005E70F7">
        <w:trPr>
          <w:trHeight w:val="1945"/>
        </w:trPr>
        <w:tc>
          <w:tcPr>
            <w:tcW w:w="1385" w:type="dxa"/>
            <w:shd w:val="clear" w:color="auto" w:fill="31849B" w:themeFill="accent5" w:themeFillShade="BF"/>
            <w:vAlign w:val="center"/>
          </w:tcPr>
          <w:p w:rsidR="00E57166" w:rsidRPr="00166E30" w:rsidRDefault="00E57166" w:rsidP="007C1DA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color w:val="FFFFFF" w:themeColor="background1"/>
                <w:sz w:val="20"/>
                <w:szCs w:val="20"/>
              </w:rPr>
            </w:pPr>
            <w:r w:rsidRPr="00166E30">
              <w:rPr>
                <w:rFonts w:asciiTheme="minorHAnsi" w:hAnsiTheme="minorHAnsi" w:cstheme="minorHAnsi"/>
                <w:b/>
                <w:bCs/>
                <w:smallCaps/>
                <w:color w:val="FFFFFF" w:themeColor="background1"/>
                <w:sz w:val="20"/>
                <w:szCs w:val="20"/>
              </w:rPr>
              <w:lastRenderedPageBreak/>
              <w:t xml:space="preserve">inserción </w:t>
            </w:r>
          </w:p>
          <w:p w:rsidR="00E57166" w:rsidRPr="00166E30" w:rsidRDefault="00E57166" w:rsidP="007C1DA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color w:val="FFFFFF" w:themeColor="background1"/>
                <w:sz w:val="20"/>
                <w:szCs w:val="20"/>
                <w:lang w:val="es-MX"/>
              </w:rPr>
            </w:pPr>
            <w:r w:rsidRPr="00166E30">
              <w:rPr>
                <w:rFonts w:asciiTheme="minorHAnsi" w:hAnsiTheme="minorHAnsi" w:cstheme="minorHAnsi"/>
                <w:b/>
                <w:bCs/>
                <w:smallCaps/>
                <w:color w:val="FFFFFF" w:themeColor="background1"/>
                <w:sz w:val="20"/>
                <w:szCs w:val="20"/>
              </w:rPr>
              <w:t>de las intervenciones</w:t>
            </w:r>
          </w:p>
        </w:tc>
        <w:tc>
          <w:tcPr>
            <w:tcW w:w="2375" w:type="dxa"/>
            <w:shd w:val="clear" w:color="auto" w:fill="92CDDC" w:themeFill="accent5" w:themeFillTint="99"/>
            <w:vAlign w:val="center"/>
          </w:tcPr>
          <w:p w:rsidR="00BD13B7" w:rsidRPr="00166E30" w:rsidRDefault="00BD13B7" w:rsidP="00304975">
            <w:pPr>
              <w:ind w:left="-46"/>
              <w:rPr>
                <w:rFonts w:asciiTheme="minorHAnsi" w:hAnsiTheme="minorHAnsi" w:cstheme="minorHAnsi"/>
                <w:sz w:val="20"/>
                <w:szCs w:val="20"/>
                <w:lang w:val="es-MX"/>
              </w:rPr>
            </w:pPr>
            <w:r w:rsidRPr="00166E30">
              <w:rPr>
                <w:rFonts w:asciiTheme="minorHAnsi" w:hAnsiTheme="minorHAnsi" w:cstheme="minorHAnsi"/>
                <w:sz w:val="20"/>
                <w:szCs w:val="20"/>
                <w:lang w:val="es-MX"/>
              </w:rPr>
              <w:t xml:space="preserve">Las aportaciones </w:t>
            </w:r>
            <w:r w:rsidR="00722849">
              <w:rPr>
                <w:rFonts w:asciiTheme="minorHAnsi" w:hAnsiTheme="minorHAnsi" w:cstheme="minorHAnsi"/>
                <w:sz w:val="20"/>
                <w:szCs w:val="20"/>
                <w:lang w:val="es-MX"/>
              </w:rPr>
              <w:t xml:space="preserve">son breves y </w:t>
            </w:r>
            <w:r w:rsidR="00304975" w:rsidRPr="00166E30">
              <w:rPr>
                <w:rFonts w:asciiTheme="minorHAnsi" w:hAnsiTheme="minorHAnsi" w:cstheme="minorHAnsi"/>
                <w:sz w:val="20"/>
                <w:szCs w:val="20"/>
                <w:lang w:val="es-MX"/>
              </w:rPr>
              <w:t xml:space="preserve">precisas, predomina el contenido </w:t>
            </w:r>
            <w:r w:rsidRPr="00166E30">
              <w:rPr>
                <w:rFonts w:asciiTheme="minorHAnsi" w:hAnsiTheme="minorHAnsi" w:cstheme="minorHAnsi"/>
                <w:sz w:val="20"/>
                <w:szCs w:val="20"/>
                <w:lang w:val="es-MX"/>
              </w:rPr>
              <w:t xml:space="preserve">más que </w:t>
            </w:r>
            <w:r w:rsidR="00304975" w:rsidRPr="00166E30">
              <w:rPr>
                <w:rFonts w:asciiTheme="minorHAnsi" w:hAnsiTheme="minorHAnsi" w:cstheme="minorHAnsi"/>
                <w:sz w:val="20"/>
                <w:szCs w:val="20"/>
                <w:lang w:val="es-MX"/>
              </w:rPr>
              <w:t xml:space="preserve">la </w:t>
            </w:r>
            <w:r w:rsidRPr="00166E30">
              <w:rPr>
                <w:rFonts w:asciiTheme="minorHAnsi" w:hAnsiTheme="minorHAnsi" w:cstheme="minorHAnsi"/>
                <w:sz w:val="20"/>
                <w:szCs w:val="20"/>
                <w:lang w:val="es-MX"/>
              </w:rPr>
              <w:t>cantidad</w:t>
            </w:r>
            <w:r w:rsidR="001E0528">
              <w:rPr>
                <w:rFonts w:asciiTheme="minorHAnsi" w:hAnsiTheme="minorHAnsi" w:cstheme="minorHAnsi"/>
                <w:sz w:val="20"/>
                <w:szCs w:val="20"/>
                <w:lang w:val="es-MX"/>
              </w:rPr>
              <w:t>,</w:t>
            </w:r>
            <w:r w:rsidR="00304975" w:rsidRPr="00166E30">
              <w:rPr>
                <w:rFonts w:asciiTheme="minorHAnsi" w:hAnsiTheme="minorHAnsi" w:cstheme="minorHAnsi"/>
                <w:sz w:val="20"/>
                <w:szCs w:val="20"/>
                <w:lang w:val="es-MX"/>
              </w:rPr>
              <w:t xml:space="preserve"> y en cada intervención profundiza en el tema de discusión.</w:t>
            </w:r>
          </w:p>
        </w:tc>
        <w:tc>
          <w:tcPr>
            <w:tcW w:w="2731" w:type="dxa"/>
            <w:shd w:val="clear" w:color="auto" w:fill="92CDDC" w:themeFill="accent5" w:themeFillTint="99"/>
            <w:vAlign w:val="center"/>
          </w:tcPr>
          <w:p w:rsidR="00E57166" w:rsidRPr="00166E30" w:rsidRDefault="00304975" w:rsidP="00304975">
            <w:pPr>
              <w:pStyle w:val="Prrafodelista"/>
              <w:ind w:left="95"/>
              <w:rPr>
                <w:rFonts w:asciiTheme="minorHAnsi" w:hAnsiTheme="minorHAnsi" w:cstheme="minorHAnsi"/>
                <w:sz w:val="20"/>
                <w:szCs w:val="20"/>
                <w:lang w:val="es-MX" w:eastAsia="es-ES"/>
              </w:rPr>
            </w:pPr>
            <w:r w:rsidRPr="00166E30">
              <w:rPr>
                <w:rFonts w:asciiTheme="minorHAnsi" w:hAnsiTheme="minorHAnsi" w:cstheme="minorHAnsi"/>
                <w:sz w:val="20"/>
                <w:szCs w:val="20"/>
                <w:lang w:val="es-MX"/>
              </w:rPr>
              <w:t>Las aportaciones son breves y  precisas, predomina el contenido pero no se limita al tema de discusión.</w:t>
            </w:r>
          </w:p>
        </w:tc>
        <w:tc>
          <w:tcPr>
            <w:tcW w:w="2297" w:type="dxa"/>
            <w:shd w:val="clear" w:color="auto" w:fill="92CDDC" w:themeFill="accent5" w:themeFillTint="99"/>
            <w:vAlign w:val="center"/>
          </w:tcPr>
          <w:p w:rsidR="00E57166" w:rsidRPr="00166E30" w:rsidRDefault="003049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s-ES"/>
              </w:rPr>
            </w:pPr>
            <w:r w:rsidRPr="00166E30">
              <w:rPr>
                <w:rFonts w:asciiTheme="minorHAnsi" w:hAnsiTheme="minorHAnsi" w:cstheme="minorHAnsi"/>
                <w:sz w:val="20"/>
                <w:szCs w:val="20"/>
                <w:lang w:val="es-MX"/>
              </w:rPr>
              <w:t>Las aportaciones son breves y precisas, predomina el contenido</w:t>
            </w:r>
            <w:r w:rsidR="001E0528">
              <w:rPr>
                <w:rFonts w:asciiTheme="minorHAnsi" w:hAnsiTheme="minorHAnsi" w:cstheme="minorHAnsi"/>
                <w:sz w:val="20"/>
                <w:szCs w:val="20"/>
                <w:lang w:val="es-MX"/>
              </w:rPr>
              <w:t>,</w:t>
            </w:r>
            <w:r w:rsidRPr="00166E30">
              <w:rPr>
                <w:rFonts w:asciiTheme="minorHAnsi" w:hAnsiTheme="minorHAnsi" w:cstheme="minorHAnsi"/>
                <w:sz w:val="20"/>
                <w:szCs w:val="20"/>
                <w:lang w:val="es-MX"/>
              </w:rPr>
              <w:t xml:space="preserve"> pero </w:t>
            </w:r>
            <w:r w:rsidR="001E0528" w:rsidRPr="00166E30">
              <w:rPr>
                <w:rFonts w:asciiTheme="minorHAnsi" w:hAnsiTheme="minorHAnsi" w:cstheme="minorHAnsi"/>
                <w:sz w:val="20"/>
                <w:szCs w:val="20"/>
              </w:rPr>
              <w:t>frecuentemente</w:t>
            </w:r>
            <w:r w:rsidR="00E57166" w:rsidRPr="00166E30">
              <w:rPr>
                <w:rFonts w:asciiTheme="minorHAnsi" w:hAnsiTheme="minorHAnsi" w:cstheme="minorHAnsi"/>
                <w:sz w:val="20"/>
                <w:szCs w:val="20"/>
              </w:rPr>
              <w:t xml:space="preserve"> sus intervenciones están fuera del tema. </w:t>
            </w:r>
          </w:p>
        </w:tc>
        <w:tc>
          <w:tcPr>
            <w:tcW w:w="1985" w:type="dxa"/>
            <w:shd w:val="clear" w:color="auto" w:fill="92CDDC" w:themeFill="accent5" w:themeFillTint="99"/>
            <w:vAlign w:val="center"/>
          </w:tcPr>
          <w:p w:rsidR="00E57166" w:rsidRPr="00166E30" w:rsidRDefault="00E57166" w:rsidP="00F82EF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s-MX"/>
              </w:rPr>
            </w:pP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>Ocasionalmente sus intervenciones se relacionan con el tema</w:t>
            </w:r>
            <w:r w:rsidR="001E052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F82EF5" w:rsidRPr="00166E30">
              <w:rPr>
                <w:rFonts w:asciiTheme="minorHAnsi" w:hAnsiTheme="minorHAnsi" w:cstheme="minorHAnsi"/>
                <w:sz w:val="20"/>
                <w:szCs w:val="20"/>
              </w:rPr>
              <w:t xml:space="preserve"> y son muy extensas.</w:t>
            </w: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92CDDC" w:themeFill="accent5" w:themeFillTint="99"/>
            <w:vAlign w:val="center"/>
          </w:tcPr>
          <w:p w:rsidR="00E57166" w:rsidRPr="00166E30" w:rsidRDefault="00E57166" w:rsidP="00F82EF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s-MX"/>
              </w:rPr>
            </w:pPr>
            <w:r w:rsidRPr="00166E30">
              <w:rPr>
                <w:rFonts w:asciiTheme="minorHAnsi" w:hAnsiTheme="minorHAnsi" w:cstheme="minorHAnsi"/>
                <w:sz w:val="20"/>
                <w:szCs w:val="20"/>
              </w:rPr>
              <w:t xml:space="preserve">Sus participaciones </w:t>
            </w:r>
            <w:r w:rsidR="00F82EF5" w:rsidRPr="00166E30">
              <w:rPr>
                <w:rFonts w:asciiTheme="minorHAnsi" w:hAnsiTheme="minorHAnsi" w:cstheme="minorHAnsi"/>
                <w:sz w:val="20"/>
                <w:szCs w:val="20"/>
              </w:rPr>
              <w:t>son irrelevantes aunque muy extensas.</w:t>
            </w:r>
          </w:p>
        </w:tc>
      </w:tr>
    </w:tbl>
    <w:p w:rsidR="00211043" w:rsidRPr="00166E30" w:rsidRDefault="00211043" w:rsidP="00166E30">
      <w:pPr>
        <w:rPr>
          <w:lang w:val="es-MX"/>
        </w:rPr>
      </w:pPr>
    </w:p>
    <w:sectPr w:rsidR="00211043" w:rsidRPr="00166E30" w:rsidSect="0051052C">
      <w:headerReference w:type="default" r:id="rId7"/>
      <w:footerReference w:type="default" r:id="rId8"/>
      <w:pgSz w:w="15842" w:h="12242" w:orient="landscape" w:code="119"/>
      <w:pgMar w:top="1985" w:right="533" w:bottom="993" w:left="56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F07" w:rsidRDefault="00136F07" w:rsidP="002C1E8A">
      <w:pPr>
        <w:spacing w:after="0" w:line="240" w:lineRule="auto"/>
      </w:pPr>
      <w:r>
        <w:separator/>
      </w:r>
    </w:p>
  </w:endnote>
  <w:endnote w:type="continuationSeparator" w:id="0">
    <w:p w:rsidR="00136F07" w:rsidRDefault="00136F07" w:rsidP="002C1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849" w:rsidRDefault="00722849" w:rsidP="00722849">
    <w:pPr>
      <w:pStyle w:val="Piedepgina"/>
      <w:tabs>
        <w:tab w:val="clear" w:pos="4419"/>
        <w:tab w:val="clear" w:pos="8838"/>
      </w:tabs>
      <w:spacing w:line="276" w:lineRule="auto"/>
      <w:rPr>
        <w:rFonts w:ascii="Arial" w:hAnsi="Arial" w:cs="Arial"/>
        <w:color w:val="31849B" w:themeColor="accent5" w:themeShade="BF"/>
        <w:sz w:val="20"/>
        <w:szCs w:val="20"/>
      </w:rPr>
    </w:pPr>
  </w:p>
  <w:p w:rsidR="00722849" w:rsidRDefault="00722849" w:rsidP="00722849">
    <w:pPr>
      <w:pStyle w:val="Piedepgina"/>
      <w:tabs>
        <w:tab w:val="clear" w:pos="4419"/>
        <w:tab w:val="clear" w:pos="8838"/>
      </w:tabs>
      <w:spacing w:line="276" w:lineRule="auto"/>
      <w:jc w:val="center"/>
    </w:pPr>
    <w:r>
      <w:rPr>
        <w:rFonts w:ascii="Arial" w:hAnsi="Arial" w:cs="Arial"/>
        <w:noProof/>
        <w:color w:val="31849B" w:themeColor="accent5" w:themeShade="BF"/>
        <w:sz w:val="20"/>
        <w:szCs w:val="20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5715</wp:posOffset>
              </wp:positionV>
              <wp:extent cx="304800" cy="295275"/>
              <wp:effectExtent l="0" t="0" r="0" b="9525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295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6438751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color w:val="215868" w:themeColor="accent5" w:themeShade="80"/>
                            </w:rPr>
                          </w:sdtEndPr>
                          <w:sdtContent>
                            <w:p w:rsidR="00722849" w:rsidRPr="00722849" w:rsidRDefault="00722849" w:rsidP="00722849">
                              <w:pPr>
                                <w:pStyle w:val="Piedepgina"/>
                                <w:jc w:val="right"/>
                                <w:rPr>
                                  <w:color w:val="215868" w:themeColor="accent5" w:themeShade="80"/>
                                </w:rPr>
                              </w:pPr>
                              <w:r w:rsidRPr="00722849">
                                <w:rPr>
                                  <w:color w:val="215868" w:themeColor="accent5" w:themeShade="80"/>
                                </w:rPr>
                                <w:fldChar w:fldCharType="begin"/>
                              </w:r>
                              <w:r w:rsidRPr="00722849">
                                <w:rPr>
                                  <w:color w:val="215868" w:themeColor="accent5" w:themeShade="80"/>
                                </w:rPr>
                                <w:instrText>PAGE   \* MERGEFORMAT</w:instrText>
                              </w:r>
                              <w:r w:rsidRPr="00722849">
                                <w:rPr>
                                  <w:color w:val="215868" w:themeColor="accent5" w:themeShade="80"/>
                                </w:rPr>
                                <w:fldChar w:fldCharType="separate"/>
                              </w:r>
                              <w:r w:rsidR="00944AC1">
                                <w:rPr>
                                  <w:noProof/>
                                  <w:color w:val="215868" w:themeColor="accent5" w:themeShade="80"/>
                                </w:rPr>
                                <w:t>2</w:t>
                              </w:r>
                              <w:r w:rsidRPr="00722849">
                                <w:rPr>
                                  <w:color w:val="215868" w:themeColor="accent5" w:themeShade="80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:rsidR="00722849" w:rsidRDefault="0072284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26" type="#_x0000_t202" style="position:absolute;left:0;text-align:left;margin-left:-27.2pt;margin-top:.45pt;width:24pt;height:23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" fillcolor="white [3201]" stroked="f" strokeweight=".5pt">
              <v:textbox>
                <w:txbxContent>
                  <w:sdt>
                    <w:sdtPr>
                      <w:id w:val="64387519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color w:val="215868" w:themeColor="accent5" w:themeShade="80"/>
                      </w:rPr>
                    </w:sdtEndPr>
                    <w:sdtContent>
                      <w:p w:rsidR="00722849" w:rsidRPr="00722849" w:rsidRDefault="00722849" w:rsidP="00722849">
                        <w:pPr>
                          <w:pStyle w:val="Piedepgina"/>
                          <w:jc w:val="right"/>
                          <w:rPr>
                            <w:color w:val="215868" w:themeColor="accent5" w:themeShade="80"/>
                          </w:rPr>
                        </w:pPr>
                        <w:r w:rsidRPr="00722849">
                          <w:rPr>
                            <w:color w:val="215868" w:themeColor="accent5" w:themeShade="80"/>
                          </w:rPr>
                          <w:fldChar w:fldCharType="begin"/>
                        </w:r>
                        <w:r w:rsidRPr="00722849">
                          <w:rPr>
                            <w:color w:val="215868" w:themeColor="accent5" w:themeShade="80"/>
                          </w:rPr>
                          <w:instrText>PAGE   \* MERGEFORMAT</w:instrText>
                        </w:r>
                        <w:r w:rsidRPr="00722849">
                          <w:rPr>
                            <w:color w:val="215868" w:themeColor="accent5" w:themeShade="80"/>
                          </w:rPr>
                          <w:fldChar w:fldCharType="separate"/>
                        </w:r>
                        <w:r w:rsidR="00944AC1">
                          <w:rPr>
                            <w:noProof/>
                            <w:color w:val="215868" w:themeColor="accent5" w:themeShade="80"/>
                          </w:rPr>
                          <w:t>2</w:t>
                        </w:r>
                        <w:r w:rsidRPr="00722849">
                          <w:rPr>
                            <w:color w:val="215868" w:themeColor="accent5" w:themeShade="80"/>
                          </w:rPr>
                          <w:fldChar w:fldCharType="end"/>
                        </w:r>
                      </w:p>
                    </w:sdtContent>
                  </w:sdt>
                  <w:p w:rsidR="00722849" w:rsidRDefault="00722849"/>
                </w:txbxContent>
              </v:textbox>
              <w10:wrap anchorx="margin"/>
            </v:shape>
          </w:pict>
        </mc:Fallback>
      </mc:AlternateContent>
    </w:r>
    <w:r w:rsidRPr="00F72604">
      <w:rPr>
        <w:rFonts w:ascii="Arial" w:hAnsi="Arial" w:cs="Arial"/>
        <w:color w:val="31849B" w:themeColor="accent5" w:themeShade="BF"/>
        <w:sz w:val="20"/>
        <w:szCs w:val="20"/>
      </w:rPr>
      <w:t>Ciencias Exactas, Ingeniería y Tecnología | Desarrollo de Software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F07" w:rsidRDefault="00136F07" w:rsidP="002C1E8A">
      <w:pPr>
        <w:spacing w:after="0" w:line="240" w:lineRule="auto"/>
      </w:pPr>
      <w:r>
        <w:separator/>
      </w:r>
    </w:p>
  </w:footnote>
  <w:footnote w:type="continuationSeparator" w:id="0">
    <w:p w:rsidR="00136F07" w:rsidRDefault="00136F07" w:rsidP="002C1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E8A" w:rsidRPr="00A339C6" w:rsidRDefault="0051052C" w:rsidP="002C1E8A">
    <w:pPr>
      <w:pStyle w:val="Encabezado"/>
      <w:rPr>
        <w:rFonts w:ascii="Arial" w:hAnsi="Arial" w:cs="Arial"/>
        <w:b/>
        <w:color w:val="FFFFFF" w:themeColor="background1"/>
        <w:sz w:val="32"/>
        <w:szCs w:val="32"/>
      </w:rPr>
    </w:pPr>
    <w:r w:rsidRPr="008C48B0">
      <w:rPr>
        <w:rFonts w:ascii="Arial" w:hAnsi="Arial" w:cs="Arial"/>
        <w:b/>
        <w:noProof/>
        <w:color w:val="FFFFFF" w:themeColor="background1"/>
        <w:sz w:val="36"/>
        <w:szCs w:val="36"/>
        <w:lang w:val="en-US"/>
      </w:rPr>
      <w:drawing>
        <wp:anchor distT="0" distB="0" distL="114300" distR="114300" simplePos="0" relativeHeight="251662336" behindDoc="1" locked="0" layoutInCell="1" allowOverlap="1" wp14:anchorId="0B99600A" wp14:editId="160606E6">
          <wp:simplePos x="0" y="0"/>
          <wp:positionH relativeFrom="page">
            <wp:align>right</wp:align>
          </wp:positionH>
          <wp:positionV relativeFrom="paragraph">
            <wp:posOffset>-267059</wp:posOffset>
          </wp:positionV>
          <wp:extent cx="10053955" cy="1017917"/>
          <wp:effectExtent l="0" t="0" r="4445" b="0"/>
          <wp:wrapNone/>
          <wp:docPr id="6" name="Imagen 6" descr="F:\Taller Desarrollo de Contenidos\Cintilla_Desarrollo de Software\Vertical-Bac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:\Taller Desarrollo de Contenidos\Cintilla_Desarrollo de Software\Vertical-Back-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5081" cy="101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39C6" w:rsidRPr="00A339C6">
      <w:rPr>
        <w:rFonts w:ascii="Arial" w:hAnsi="Arial" w:cs="Arial"/>
        <w:b/>
        <w:noProof/>
        <w:color w:val="FFFFFF" w:themeColor="background1"/>
        <w:sz w:val="32"/>
        <w:szCs w:val="32"/>
        <w:lang w:val="es-MX" w:eastAsia="es-MX"/>
      </w:rPr>
      <w:t>Planeación estratégica</w:t>
    </w:r>
  </w:p>
  <w:p w:rsidR="002C1E8A" w:rsidRPr="00F05175" w:rsidRDefault="00A339C6" w:rsidP="002C1E8A">
    <w:pPr>
      <w:rPr>
        <w:color w:val="FFFFFF" w:themeColor="background1"/>
      </w:rPr>
    </w:pPr>
    <w:r>
      <w:rPr>
        <w:rFonts w:ascii="Arial" w:hAnsi="Arial" w:cs="Arial"/>
        <w:b/>
        <w:color w:val="FFFFFF" w:themeColor="background1"/>
        <w:sz w:val="28"/>
        <w:szCs w:val="28"/>
      </w:rPr>
      <w:t>Rúbrica general de participación en foros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60AAC"/>
    <w:multiLevelType w:val="hybridMultilevel"/>
    <w:tmpl w:val="2BD276D4"/>
    <w:lvl w:ilvl="0" w:tplc="3DE271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F67A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1E5D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249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4C6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7CF1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340F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1826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9487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62723F4"/>
    <w:multiLevelType w:val="hybridMultilevel"/>
    <w:tmpl w:val="DED8C7FA"/>
    <w:lvl w:ilvl="0" w:tplc="478E99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C44C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14EC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EA8A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4AD8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70CC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D0E7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029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968A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12672"/>
    <w:multiLevelType w:val="hybridMultilevel"/>
    <w:tmpl w:val="4A3405EC"/>
    <w:lvl w:ilvl="0" w:tplc="9558EE5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D6686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9C517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9C68E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9ADF4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5492F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FAD5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14C2C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741B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84A29"/>
    <w:multiLevelType w:val="hybridMultilevel"/>
    <w:tmpl w:val="77EABD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26902"/>
    <w:multiLevelType w:val="hybridMultilevel"/>
    <w:tmpl w:val="8E06EE44"/>
    <w:lvl w:ilvl="0" w:tplc="631237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40B99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4874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302A4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82B16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089CF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02E03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B2EF4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6AF72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26DDF"/>
    <w:multiLevelType w:val="hybridMultilevel"/>
    <w:tmpl w:val="A03A539C"/>
    <w:lvl w:ilvl="0" w:tplc="0FE4041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AA59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9A19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FACE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4AE2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0E8F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C63B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4D5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9A9B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B46952"/>
    <w:multiLevelType w:val="hybridMultilevel"/>
    <w:tmpl w:val="93F47CBA"/>
    <w:lvl w:ilvl="0" w:tplc="7F2E7CD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D0E7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F607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EE2C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8A0B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9EBD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82EC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DC20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F6F2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0E5B27"/>
    <w:multiLevelType w:val="hybridMultilevel"/>
    <w:tmpl w:val="731EE12C"/>
    <w:lvl w:ilvl="0" w:tplc="E42ACF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62B0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70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D668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F2FD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1C29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8A10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6CBB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60A0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72C22BB"/>
    <w:multiLevelType w:val="hybridMultilevel"/>
    <w:tmpl w:val="3362A0DE"/>
    <w:lvl w:ilvl="0" w:tplc="05666C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2246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8EE6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1C57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DC4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673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A894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FECC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BCF0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8"/>
  </w:num>
  <w:num w:numId="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a Delia Mendoza Soriano">
    <w15:presenceInfo w15:providerId="None" w15:userId="Ana Delia Mendoza Sorian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4A"/>
    <w:rsid w:val="00007BF2"/>
    <w:rsid w:val="00025223"/>
    <w:rsid w:val="00030DD0"/>
    <w:rsid w:val="00035704"/>
    <w:rsid w:val="00084425"/>
    <w:rsid w:val="000E3C9E"/>
    <w:rsid w:val="000F017A"/>
    <w:rsid w:val="00136F07"/>
    <w:rsid w:val="0014002D"/>
    <w:rsid w:val="00166E30"/>
    <w:rsid w:val="001E0528"/>
    <w:rsid w:val="00211043"/>
    <w:rsid w:val="002B6770"/>
    <w:rsid w:val="002C1E8A"/>
    <w:rsid w:val="00304975"/>
    <w:rsid w:val="00305AE3"/>
    <w:rsid w:val="00487C52"/>
    <w:rsid w:val="0051052C"/>
    <w:rsid w:val="00544C36"/>
    <w:rsid w:val="0055059E"/>
    <w:rsid w:val="005B6D7F"/>
    <w:rsid w:val="005E70F7"/>
    <w:rsid w:val="00685B46"/>
    <w:rsid w:val="00722849"/>
    <w:rsid w:val="00782D6C"/>
    <w:rsid w:val="007C1DAC"/>
    <w:rsid w:val="007F662C"/>
    <w:rsid w:val="00804187"/>
    <w:rsid w:val="008319A4"/>
    <w:rsid w:val="00852EC1"/>
    <w:rsid w:val="00942EE9"/>
    <w:rsid w:val="0094495E"/>
    <w:rsid w:val="00944AC1"/>
    <w:rsid w:val="009E6E50"/>
    <w:rsid w:val="00A339C6"/>
    <w:rsid w:val="00A65095"/>
    <w:rsid w:val="00A82C45"/>
    <w:rsid w:val="00AA3E8A"/>
    <w:rsid w:val="00B21E63"/>
    <w:rsid w:val="00B25952"/>
    <w:rsid w:val="00B4115F"/>
    <w:rsid w:val="00BD13B7"/>
    <w:rsid w:val="00C1604A"/>
    <w:rsid w:val="00C37E95"/>
    <w:rsid w:val="00C62BA1"/>
    <w:rsid w:val="00C66BF0"/>
    <w:rsid w:val="00D846FA"/>
    <w:rsid w:val="00E57166"/>
    <w:rsid w:val="00EA2530"/>
    <w:rsid w:val="00F05175"/>
    <w:rsid w:val="00F134E4"/>
    <w:rsid w:val="00F81CAC"/>
    <w:rsid w:val="00F8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EEE818-E4FD-4F0F-9D9C-299F32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604A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2D6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C1E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1E8A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C1E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1E8A"/>
    <w:rPr>
      <w:rFonts w:ascii="Calibri" w:eastAsia="Calibri" w:hAnsi="Calibri" w:cs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1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1E8A"/>
    <w:rPr>
      <w:rFonts w:ascii="Tahoma" w:eastAsia="Calibri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9356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19093">
          <w:marLeft w:val="16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7352">
          <w:marLeft w:val="16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1139">
          <w:marLeft w:val="16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7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3356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71823">
          <w:marLeft w:val="16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601">
          <w:marLeft w:val="16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5201">
          <w:marLeft w:val="16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6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81781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34253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24528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0878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8220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22531">
          <w:marLeft w:val="16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787">
          <w:marLeft w:val="16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6653">
          <w:marLeft w:val="16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1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93024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2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98908">
          <w:marLeft w:val="1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03511">
          <w:marLeft w:val="16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6283">
          <w:marLeft w:val="16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2807">
          <w:marLeft w:val="16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8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851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Pérez Godínez</dc:creator>
  <cp:lastModifiedBy>Ana Delia Mendoza Soriano</cp:lastModifiedBy>
  <cp:revision>10</cp:revision>
  <dcterms:created xsi:type="dcterms:W3CDTF">2015-08-05T21:04:00Z</dcterms:created>
  <dcterms:modified xsi:type="dcterms:W3CDTF">2020-01-21T19:23:00Z</dcterms:modified>
</cp:coreProperties>
</file>